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 xml:space="preserve">na </w:t>
      </w:r>
      <w:r w:rsidRPr="00394C72">
        <w:rPr>
          <w:rFonts w:ascii="Arial" w:eastAsia="Times New Roman" w:hAnsi="Arial" w:cs="Arial"/>
          <w:sz w:val="20"/>
          <w:szCs w:val="20"/>
          <w:lang w:eastAsia="ar-SA"/>
        </w:rPr>
        <w:t>akci</w:t>
      </w:r>
      <w:r w:rsidRPr="00394C72">
        <w:rPr>
          <w:rFonts w:ascii="Arial" w:eastAsia="Times New Roman" w:hAnsi="Arial" w:cs="Arial"/>
          <w:b/>
          <w:sz w:val="20"/>
          <w:szCs w:val="20"/>
          <w:lang w:eastAsia="ar-SA"/>
        </w:rPr>
        <w:t xml:space="preserve"> </w:t>
      </w:r>
      <w:r w:rsidR="00394C72" w:rsidRPr="00394C72">
        <w:rPr>
          <w:rFonts w:ascii="Arial" w:hAnsi="Arial" w:cs="Arial"/>
          <w:b/>
          <w:sz w:val="20"/>
          <w:szCs w:val="20"/>
        </w:rPr>
        <w:t>III/03827 Čížov – most ev. č. 03827-1</w:t>
      </w:r>
      <w:r w:rsidRPr="00394C72">
        <w:rPr>
          <w:rFonts w:ascii="Arial" w:eastAsia="Times New Roman" w:hAnsi="Arial" w:cs="Arial"/>
          <w:b/>
          <w:sz w:val="20"/>
          <w:szCs w:val="20"/>
          <w:lang w:eastAsia="cs-CZ"/>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Předáním kompletní doku</w:t>
      </w:r>
      <w:r w:rsidR="00394C72">
        <w:rPr>
          <w:rFonts w:ascii="Arial" w:hAnsi="Arial" w:cs="Arial"/>
          <w:sz w:val="20"/>
          <w:szCs w:val="20"/>
          <w:lang w:eastAsia="cs-CZ"/>
        </w:rPr>
        <w:t>mentace pro vydání stavebního povolení (D</w:t>
      </w:r>
      <w:r w:rsidRPr="00752FCC">
        <w:rPr>
          <w:rFonts w:ascii="Arial" w:hAnsi="Arial" w:cs="Arial"/>
          <w:sz w:val="20"/>
          <w:szCs w:val="20"/>
          <w:lang w:eastAsia="cs-CZ"/>
        </w:rPr>
        <w:t xml:space="preserve">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w:t>
      </w:r>
      <w:r w:rsidR="0023315D">
        <w:rPr>
          <w:rFonts w:ascii="Arial" w:eastAsia="Times New Roman" w:hAnsi="Arial" w:cs="Arial"/>
          <w:sz w:val="20"/>
          <w:szCs w:val="20"/>
          <w:lang w:eastAsia="ar-SA"/>
        </w:rPr>
        <w:t>s termínem odevzdání konceptu D</w:t>
      </w:r>
      <w:r w:rsidRPr="00752FCC">
        <w:rPr>
          <w:rFonts w:ascii="Arial" w:eastAsia="Times New Roman" w:hAnsi="Arial" w:cs="Arial"/>
          <w:sz w:val="20"/>
          <w:szCs w:val="20"/>
          <w:lang w:eastAsia="ar-SA"/>
        </w:rPr>
        <w:t>SP, d</w:t>
      </w:r>
      <w:r w:rsidR="0023315D">
        <w:rPr>
          <w:rFonts w:ascii="Arial" w:hAnsi="Arial" w:cs="Arial"/>
          <w:bCs/>
          <w:sz w:val="20"/>
          <w:szCs w:val="20"/>
        </w:rPr>
        <w:t>okumentace D</w:t>
      </w:r>
      <w:r w:rsidRPr="00752FCC">
        <w:rPr>
          <w:rFonts w:ascii="Arial" w:hAnsi="Arial" w:cs="Arial"/>
          <w:bCs/>
          <w:sz w:val="20"/>
          <w:szCs w:val="20"/>
        </w:rPr>
        <w:t>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0023315D">
        <w:rPr>
          <w:rFonts w:ascii="Arial" w:eastAsia="Times New Roman" w:hAnsi="Arial" w:cs="Arial"/>
          <w:snapToGrid w:val="0"/>
          <w:sz w:val="20"/>
          <w:szCs w:val="20"/>
          <w:lang w:eastAsia="ar-SA"/>
        </w:rPr>
        <w:t xml:space="preserve"> z ceny D</w:t>
      </w:r>
      <w:bookmarkStart w:id="0" w:name="_GoBack"/>
      <w:bookmarkEnd w:id="0"/>
      <w:r w:rsidRPr="00752FCC">
        <w:rPr>
          <w:rFonts w:ascii="Arial" w:eastAsia="Times New Roman" w:hAnsi="Arial" w:cs="Arial"/>
          <w:snapToGrid w:val="0"/>
          <w:sz w:val="20"/>
          <w:szCs w:val="20"/>
          <w:lang w:eastAsia="ar-SA"/>
        </w:rPr>
        <w:t>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394C72"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394C72">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394C72">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3315D">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3315D">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394C72" w:rsidP="006E11F6">
          <w:pPr>
            <w:spacing w:after="120"/>
            <w:rPr>
              <w:rFonts w:ascii="Arial" w:hAnsi="Arial" w:cs="Arial"/>
              <w:b/>
              <w:sz w:val="16"/>
              <w:szCs w:val="16"/>
            </w:rPr>
          </w:pPr>
          <w:r>
            <w:rPr>
              <w:rFonts w:ascii="Arial" w:hAnsi="Arial" w:cs="Arial"/>
              <w:b/>
              <w:sz w:val="16"/>
              <w:szCs w:val="16"/>
            </w:rPr>
            <w:t>III/03827 Čížov – most ev. č. 03827-1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26983"/>
    <w:rsid w:val="00165B60"/>
    <w:rsid w:val="00192BB2"/>
    <w:rsid w:val="001F51BD"/>
    <w:rsid w:val="001F7E92"/>
    <w:rsid w:val="00212951"/>
    <w:rsid w:val="0023315D"/>
    <w:rsid w:val="00242172"/>
    <w:rsid w:val="00263365"/>
    <w:rsid w:val="002B4502"/>
    <w:rsid w:val="00394C72"/>
    <w:rsid w:val="003B7F2B"/>
    <w:rsid w:val="003C1001"/>
    <w:rsid w:val="004A07C6"/>
    <w:rsid w:val="0050004C"/>
    <w:rsid w:val="00555069"/>
    <w:rsid w:val="005A695F"/>
    <w:rsid w:val="006C4204"/>
    <w:rsid w:val="006E11F6"/>
    <w:rsid w:val="007155E4"/>
    <w:rsid w:val="00791A63"/>
    <w:rsid w:val="007A50D8"/>
    <w:rsid w:val="007F64F5"/>
    <w:rsid w:val="00815618"/>
    <w:rsid w:val="0083136F"/>
    <w:rsid w:val="0085394E"/>
    <w:rsid w:val="008F2FA1"/>
    <w:rsid w:val="009014AB"/>
    <w:rsid w:val="009074AC"/>
    <w:rsid w:val="00924428"/>
    <w:rsid w:val="00933BF8"/>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13</Pages>
  <Words>4693</Words>
  <Characters>27694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35</cp:revision>
  <dcterms:created xsi:type="dcterms:W3CDTF">2022-10-25T21:48:00Z</dcterms:created>
  <dcterms:modified xsi:type="dcterms:W3CDTF">2023-08-25T10:36:00Z</dcterms:modified>
</cp:coreProperties>
</file>